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C69210" w14:textId="77777777" w:rsidR="004E3E60" w:rsidRPr="00921F4F" w:rsidRDefault="004E3E60" w:rsidP="00921F4F">
      <w:pPr>
        <w:pStyle w:val="PolicyTitleBox"/>
      </w:pPr>
      <w:r w:rsidRPr="00921F4F">
        <w:t>Clatskanie School District 6J</w:t>
      </w:r>
    </w:p>
    <w:p w14:paraId="56DE4DFF" w14:textId="77777777" w:rsidR="00CC7D46" w:rsidRPr="00921F4F" w:rsidRDefault="00CC7D46" w:rsidP="00921F4F"/>
    <w:p w14:paraId="296315D7" w14:textId="77777777" w:rsidR="001E1260" w:rsidRPr="00921F4F" w:rsidRDefault="001E1260" w:rsidP="00921F4F">
      <w:pPr>
        <w:pStyle w:val="PolicyCode"/>
      </w:pPr>
      <w:r w:rsidRPr="00921F4F">
        <w:t>Code:</w:t>
      </w:r>
      <w:r w:rsidRPr="00921F4F">
        <w:tab/>
      </w:r>
      <w:r w:rsidR="008E14CB" w:rsidRPr="00921F4F">
        <w:rPr>
          <w:bCs/>
        </w:rPr>
        <w:t>JOA</w:t>
      </w:r>
    </w:p>
    <w:p w14:paraId="044C3D1F" w14:textId="77777777" w:rsidR="00FA4F04" w:rsidRDefault="001E1260" w:rsidP="00921F4F">
      <w:pPr>
        <w:pStyle w:val="PolicyCode"/>
      </w:pPr>
      <w:r w:rsidRPr="00921F4F">
        <w:t>Adopted:</w:t>
      </w:r>
      <w:r w:rsidRPr="00921F4F">
        <w:tab/>
      </w:r>
      <w:r w:rsidR="008E14CB" w:rsidRPr="00921F4F">
        <w:t>1/22/18</w:t>
      </w:r>
    </w:p>
    <w:p w14:paraId="2C416C71" w14:textId="7BD18E79" w:rsidR="001E1260" w:rsidRPr="00921F4F" w:rsidRDefault="00FA4F04" w:rsidP="00921F4F">
      <w:pPr>
        <w:pStyle w:val="PolicyCode"/>
      </w:pPr>
      <w:r>
        <w:t>Revised/Readopted:</w:t>
      </w:r>
      <w:r>
        <w:tab/>
        <w:t>10/14/24</w:t>
      </w:r>
    </w:p>
    <w:p w14:paraId="64E9F142" w14:textId="10ABA921" w:rsidR="001E1260" w:rsidRPr="00921F4F" w:rsidRDefault="008155C5" w:rsidP="00921F4F">
      <w:pPr>
        <w:pStyle w:val="PolicyCode"/>
      </w:pPr>
      <w:r w:rsidRPr="00921F4F">
        <w:t>Orig. Code(s):</w:t>
      </w:r>
      <w:r w:rsidRPr="00921F4F">
        <w:tab/>
        <w:t>JOA</w:t>
      </w:r>
    </w:p>
    <w:p w14:paraId="7DD95261" w14:textId="77777777" w:rsidR="001E1260" w:rsidRPr="00921F4F" w:rsidRDefault="001E1260" w:rsidP="00921F4F"/>
    <w:p w14:paraId="153A588A" w14:textId="77777777" w:rsidR="00EF573E" w:rsidRPr="00921F4F" w:rsidRDefault="008E14CB" w:rsidP="00921F4F">
      <w:pPr>
        <w:pStyle w:val="PolicyTitle"/>
      </w:pPr>
      <w:r w:rsidRPr="00921F4F">
        <w:t>Directory Information**</w:t>
      </w:r>
    </w:p>
    <w:p w14:paraId="51407E08" w14:textId="77777777" w:rsidR="00EF573E" w:rsidRPr="00921F4F" w:rsidRDefault="00EF573E" w:rsidP="00921F4F"/>
    <w:p w14:paraId="322FDCA3" w14:textId="54D50213" w:rsidR="008E14CB" w:rsidRPr="00921F4F" w:rsidRDefault="008E14CB" w:rsidP="00921F4F">
      <w:pPr>
        <w:pStyle w:val="PolicyBodyText"/>
      </w:pPr>
      <w:r w:rsidRPr="00921F4F">
        <w:t xml:space="preserve">“Directory information” means those items of personally identifiable information contained in a student education record which is not generally considered harmful or an invasion of privacy if released. </w:t>
      </w:r>
      <w:r w:rsidR="000D0F3B" w:rsidRPr="00424611">
        <w:rPr>
          <w:highlight w:val="lightGray"/>
        </w:rPr>
        <w:t>D</w:t>
      </w:r>
      <w:r w:rsidR="000E498A" w:rsidRPr="00424611">
        <w:rPr>
          <w:highlight w:val="lightGray"/>
        </w:rPr>
        <w:t>irectory</w:t>
      </w:r>
      <w:del w:id="0" w:author="OSBA" w:date="2025-09-12T17:12:00Z" w16du:dateUtc="2025-09-13T00:12:00Z">
        <w:r w:rsidRPr="00921F4F">
          <w:delText>The following categories are designated as directory information. The following directory</w:delText>
        </w:r>
      </w:del>
      <w:r w:rsidRPr="00921F4F">
        <w:t xml:space="preserve"> information may be released </w:t>
      </w:r>
      <w:del w:id="1" w:author="OSBA" w:date="2025-09-12T17:12:00Z" w16du:dateUtc="2025-09-13T00:12:00Z">
        <w:r w:rsidRPr="00921F4F">
          <w:delText xml:space="preserve">to the public </w:delText>
        </w:r>
      </w:del>
      <w:r w:rsidRPr="00921F4F">
        <w:t>through appropriate procedures</w:t>
      </w:r>
      <w:r w:rsidR="000D0F3B" w:rsidRPr="00424611">
        <w:rPr>
          <w:highlight w:val="lightGray"/>
        </w:rPr>
        <w:t xml:space="preserve"> and includes</w:t>
      </w:r>
      <w:r w:rsidRPr="00921F4F">
        <w:t>:</w:t>
      </w:r>
    </w:p>
    <w:p w14:paraId="713029FC" w14:textId="77777777" w:rsidR="008E14CB" w:rsidRPr="00921F4F" w:rsidRDefault="008E14CB" w:rsidP="00921F4F">
      <w:pPr>
        <w:pStyle w:val="PolicyBodyText"/>
      </w:pPr>
    </w:p>
    <w:p w14:paraId="5FC7A168" w14:textId="77777777" w:rsidR="008E14CB" w:rsidRPr="00921F4F" w:rsidRDefault="008E14CB" w:rsidP="00921F4F">
      <w:pPr>
        <w:pStyle w:val="Level1"/>
      </w:pPr>
      <w:r w:rsidRPr="00921F4F">
        <w:t xml:space="preserve">Student’s </w:t>
      </w:r>
      <w:proofErr w:type="gramStart"/>
      <w:r w:rsidRPr="00921F4F">
        <w:t>name;</w:t>
      </w:r>
      <w:proofErr w:type="gramEnd"/>
    </w:p>
    <w:p w14:paraId="18F4317E" w14:textId="77777777" w:rsidR="008E14CB" w:rsidRPr="00921F4F" w:rsidRDefault="008E14CB" w:rsidP="00921F4F">
      <w:pPr>
        <w:pStyle w:val="Level1"/>
      </w:pPr>
      <w:r w:rsidRPr="00921F4F">
        <w:t xml:space="preserve">Student’s </w:t>
      </w:r>
      <w:proofErr w:type="gramStart"/>
      <w:r w:rsidRPr="00921F4F">
        <w:t>photograph;</w:t>
      </w:r>
      <w:proofErr w:type="gramEnd"/>
    </w:p>
    <w:p w14:paraId="0ABD852C" w14:textId="77777777" w:rsidR="000E498A" w:rsidRPr="00424611" w:rsidRDefault="000E498A" w:rsidP="00BA3B12">
      <w:pPr>
        <w:pStyle w:val="Level1"/>
        <w:shd w:val="clear" w:color="000000" w:fill="auto"/>
        <w:rPr>
          <w:highlight w:val="lightGray"/>
        </w:rPr>
      </w:pPr>
      <w:r w:rsidRPr="00424611">
        <w:rPr>
          <w:highlight w:val="lightGray"/>
        </w:rPr>
        <w:t xml:space="preserve">Major field of </w:t>
      </w:r>
      <w:proofErr w:type="gramStart"/>
      <w:r w:rsidRPr="00424611">
        <w:rPr>
          <w:highlight w:val="lightGray"/>
        </w:rPr>
        <w:t>study;</w:t>
      </w:r>
      <w:proofErr w:type="gramEnd"/>
    </w:p>
    <w:p w14:paraId="23AA9C89" w14:textId="77777777" w:rsidR="000E498A" w:rsidRPr="00424611" w:rsidRDefault="000E498A" w:rsidP="00BA3B12">
      <w:pPr>
        <w:pStyle w:val="Level1"/>
        <w:shd w:val="clear" w:color="000000" w:fill="auto"/>
        <w:rPr>
          <w:highlight w:val="lightGray"/>
        </w:rPr>
      </w:pPr>
      <w:r w:rsidRPr="00424611">
        <w:rPr>
          <w:highlight w:val="lightGray"/>
        </w:rPr>
        <w:t>Participation in officially recognized activities</w:t>
      </w:r>
      <w:r w:rsidR="0094293F" w:rsidRPr="00424611">
        <w:rPr>
          <w:highlight w:val="lightGray"/>
        </w:rPr>
        <w:t xml:space="preserve"> and </w:t>
      </w:r>
      <w:proofErr w:type="gramStart"/>
      <w:r w:rsidR="0094293F" w:rsidRPr="00424611">
        <w:rPr>
          <w:highlight w:val="lightGray"/>
        </w:rPr>
        <w:t>sports</w:t>
      </w:r>
      <w:r w:rsidRPr="00424611">
        <w:rPr>
          <w:highlight w:val="lightGray"/>
        </w:rPr>
        <w:t>;</w:t>
      </w:r>
      <w:proofErr w:type="gramEnd"/>
    </w:p>
    <w:p w14:paraId="4D051E06" w14:textId="77777777" w:rsidR="000E498A" w:rsidRPr="00424611" w:rsidRDefault="008E14CB" w:rsidP="00BA3B12">
      <w:pPr>
        <w:pStyle w:val="Level1"/>
        <w:shd w:val="clear" w:color="000000" w:fill="auto"/>
        <w:rPr>
          <w:highlight w:val="lightGray"/>
        </w:rPr>
      </w:pPr>
      <w:r w:rsidRPr="00921F4F">
        <w:t xml:space="preserve">Weight and height of </w:t>
      </w:r>
      <w:r w:rsidR="000E498A" w:rsidRPr="00424611">
        <w:rPr>
          <w:highlight w:val="lightGray"/>
        </w:rPr>
        <w:t>members</w:t>
      </w:r>
      <w:r w:rsidR="00711ED6" w:rsidRPr="00424611">
        <w:rPr>
          <w:highlight w:val="lightGray"/>
        </w:rPr>
        <w:t xml:space="preserve"> of </w:t>
      </w:r>
      <w:r w:rsidRPr="00921F4F">
        <w:t xml:space="preserve">athletic </w:t>
      </w:r>
      <w:proofErr w:type="gramStart"/>
      <w:r w:rsidR="00711ED6" w:rsidRPr="00424611">
        <w:rPr>
          <w:highlight w:val="lightGray"/>
        </w:rPr>
        <w:t>teams</w:t>
      </w:r>
      <w:r w:rsidR="000E498A" w:rsidRPr="00424611">
        <w:rPr>
          <w:highlight w:val="lightGray"/>
        </w:rPr>
        <w:t>;</w:t>
      </w:r>
      <w:proofErr w:type="gramEnd"/>
    </w:p>
    <w:p w14:paraId="585DA51E" w14:textId="77777777" w:rsidR="000E498A" w:rsidRPr="00424611" w:rsidRDefault="000E498A" w:rsidP="00BA3B12">
      <w:pPr>
        <w:pStyle w:val="Level1"/>
        <w:shd w:val="clear" w:color="000000" w:fill="auto"/>
        <w:rPr>
          <w:highlight w:val="lightGray"/>
        </w:rPr>
      </w:pPr>
      <w:r w:rsidRPr="00424611">
        <w:rPr>
          <w:highlight w:val="lightGray"/>
        </w:rPr>
        <w:t>Dates of attendance;</w:t>
      </w:r>
      <w:r w:rsidR="00711ED6" w:rsidRPr="00424611">
        <w:rPr>
          <w:highlight w:val="lightGray"/>
        </w:rPr>
        <w:t xml:space="preserve"> and</w:t>
      </w:r>
    </w:p>
    <w:p w14:paraId="09DBFA10" w14:textId="1B94610B" w:rsidR="008E14CB" w:rsidRPr="00921F4F" w:rsidRDefault="00711ED6" w:rsidP="00921F4F">
      <w:pPr>
        <w:pStyle w:val="Level1"/>
      </w:pPr>
      <w:r w:rsidRPr="00424611">
        <w:rPr>
          <w:highlight w:val="lightGray"/>
        </w:rPr>
        <w:t>Degrees and</w:t>
      </w:r>
      <w:r w:rsidR="000E498A" w:rsidRPr="00424611">
        <w:rPr>
          <w:highlight w:val="lightGray"/>
        </w:rPr>
        <w:t xml:space="preserve"> awards received</w:t>
      </w:r>
      <w:del w:id="2" w:author="OSBA" w:date="2025-09-12T17:12:00Z" w16du:dateUtc="2025-09-13T00:12:00Z">
        <w:r w:rsidR="008E14CB" w:rsidRPr="00921F4F">
          <w:delText>team members</w:delText>
        </w:r>
      </w:del>
      <w:r w:rsidR="006E1177" w:rsidRPr="00921F4F">
        <w:t>.</w:t>
      </w:r>
    </w:p>
    <w:p w14:paraId="6E1F5569" w14:textId="77777777" w:rsidR="008E14CB" w:rsidRPr="00921F4F" w:rsidRDefault="008E14CB" w:rsidP="00921F4F">
      <w:pPr>
        <w:pStyle w:val="PolicyBodyText"/>
        <w:rPr>
          <w:b/>
        </w:rPr>
      </w:pPr>
      <w:r w:rsidRPr="00921F4F">
        <w:rPr>
          <w:b/>
        </w:rPr>
        <w:t>Public Notice</w:t>
      </w:r>
    </w:p>
    <w:p w14:paraId="431C8346" w14:textId="77777777" w:rsidR="008E14CB" w:rsidRPr="00921F4F" w:rsidRDefault="008E14CB" w:rsidP="00921F4F">
      <w:pPr>
        <w:pStyle w:val="PolicyBodyText"/>
      </w:pPr>
    </w:p>
    <w:p w14:paraId="37E4DE16" w14:textId="77777777" w:rsidR="008E14CB" w:rsidRPr="00921F4F" w:rsidRDefault="008E14CB" w:rsidP="00921F4F">
      <w:pPr>
        <w:pStyle w:val="PolicyBodyText"/>
        <w:spacing w:after="240"/>
      </w:pPr>
      <w:r w:rsidRPr="00921F4F">
        <w:t>The district will give annual public notice to parents of students in attendance and students 18 years of age or emancipated. The notice shall identify the types of information considered to be directory information, the district’s option to release such information and the requirement that the district must, by law upon request, release secondary students’ names, addresses and telephone numbers to military recruiters and/or institutions of higher education, unless parents or eligible students request the district withhold this information. Such notice will be given prior to release of directory information.</w:t>
      </w:r>
    </w:p>
    <w:p w14:paraId="6228BAAC" w14:textId="08546824" w:rsidR="008E14CB" w:rsidRPr="00921F4F" w:rsidRDefault="008E14CB" w:rsidP="00921F4F">
      <w:pPr>
        <w:pStyle w:val="PolicyBodyText"/>
        <w:rPr>
          <w:b/>
        </w:rPr>
      </w:pPr>
      <w:r w:rsidRPr="00921F4F">
        <w:rPr>
          <w:b/>
        </w:rPr>
        <w:t>Exclusions</w:t>
      </w:r>
    </w:p>
    <w:p w14:paraId="4F8E39AA" w14:textId="77777777" w:rsidR="008E14CB" w:rsidRPr="00921F4F" w:rsidRDefault="008E14CB" w:rsidP="00921F4F">
      <w:pPr>
        <w:pStyle w:val="PolicyBodyText"/>
      </w:pPr>
    </w:p>
    <w:p w14:paraId="1E471F27" w14:textId="33ABBE1F" w:rsidR="008E14CB" w:rsidRPr="00921F4F" w:rsidRDefault="008E14CB" w:rsidP="00921F4F">
      <w:pPr>
        <w:pStyle w:val="PolicyBodyText"/>
      </w:pPr>
      <w:r w:rsidRPr="00921F4F">
        <w:t xml:space="preserve">Exclusions from any or all directory categories </w:t>
      </w:r>
      <w:proofErr w:type="gramStart"/>
      <w:r w:rsidRPr="00921F4F">
        <w:t>named as</w:t>
      </w:r>
      <w:proofErr w:type="gramEnd"/>
      <w:r w:rsidRPr="00921F4F">
        <w:t xml:space="preserve"> directory information or release of information to military recruiters and/or institutions of higher education must be submitted in writing to the principal by the parent, student 18 years of age or emancipated student within 15 days of annual public notice. A parent or student 18 years of age or an emancipated student may not opt out of directory information to prevent the district from disclosing or requiring a student to disclose their </w:t>
      </w:r>
      <w:r w:rsidR="006D53F7" w:rsidRPr="00921F4F">
        <w:t>names</w:t>
      </w:r>
      <w:r w:rsidR="000E498A" w:rsidRPr="00424611">
        <w:rPr>
          <w:highlight w:val="lightGray"/>
        </w:rPr>
        <w:t xml:space="preserve">[, </w:t>
      </w:r>
      <w:r w:rsidR="000E498A" w:rsidRPr="00D26083">
        <w:rPr>
          <w:highlight w:val="yellow"/>
        </w:rPr>
        <w:t>identifier, institutional email address in a class in which the student is enrolled</w:t>
      </w:r>
      <w:r w:rsidR="000E498A" w:rsidRPr="00424611">
        <w:rPr>
          <w:highlight w:val="lightGray"/>
        </w:rPr>
        <w:t>]</w:t>
      </w:r>
      <w:r w:rsidRPr="00921F4F">
        <w:t xml:space="preserve"> or from requiring a student to disclose a student ID card or badge that exhibits information that has been properly designated directory information by the district in this policy.</w:t>
      </w:r>
    </w:p>
    <w:p w14:paraId="2982E054" w14:textId="77777777" w:rsidR="008E14CB" w:rsidRPr="00921F4F" w:rsidRDefault="008E14CB" w:rsidP="00921F4F">
      <w:pPr>
        <w:pStyle w:val="PolicyBodyText"/>
      </w:pPr>
    </w:p>
    <w:p w14:paraId="1CE4C318" w14:textId="77777777" w:rsidR="008E14CB" w:rsidRPr="00921F4F" w:rsidRDefault="008E14CB" w:rsidP="00921F4F">
      <w:pPr>
        <w:pStyle w:val="PolicyBodyText"/>
      </w:pPr>
      <w:r w:rsidRPr="00921F4F">
        <w:t>Directory information shall be released only with administrative direction.</w:t>
      </w:r>
    </w:p>
    <w:p w14:paraId="0F1D3BA0" w14:textId="77777777" w:rsidR="008E14CB" w:rsidRPr="00921F4F" w:rsidRDefault="008E14CB" w:rsidP="00921F4F">
      <w:pPr>
        <w:pStyle w:val="PolicyBodyText"/>
      </w:pPr>
    </w:p>
    <w:p w14:paraId="6F851CAC" w14:textId="77777777" w:rsidR="008E14CB" w:rsidRPr="00921F4F" w:rsidRDefault="008E14CB" w:rsidP="00921F4F">
      <w:pPr>
        <w:pStyle w:val="PolicyBodyText"/>
      </w:pPr>
      <w:r w:rsidRPr="00921F4F">
        <w:lastRenderedPageBreak/>
        <w:t>Directory information considered by the district to be detrimental will not be released.</w:t>
      </w:r>
    </w:p>
    <w:p w14:paraId="60A9F17C" w14:textId="77777777" w:rsidR="008E14CB" w:rsidRPr="00921F4F" w:rsidRDefault="008E14CB" w:rsidP="00921F4F">
      <w:pPr>
        <w:pStyle w:val="PolicyBodyText"/>
      </w:pPr>
    </w:p>
    <w:p w14:paraId="72A21DC0" w14:textId="77777777" w:rsidR="008E14CB" w:rsidRPr="00921F4F" w:rsidRDefault="008E14CB" w:rsidP="00921F4F">
      <w:pPr>
        <w:pStyle w:val="PolicyBodyText"/>
      </w:pPr>
      <w:r w:rsidRPr="00921F4F">
        <w:t>Information will not be given over the telephone except in health and safety emergencies.</w:t>
      </w:r>
    </w:p>
    <w:p w14:paraId="505C4AAE" w14:textId="77777777" w:rsidR="008E14CB" w:rsidRPr="00921F4F" w:rsidRDefault="008E14CB" w:rsidP="00921F4F">
      <w:pPr>
        <w:pStyle w:val="PolicyBodyText"/>
      </w:pPr>
    </w:p>
    <w:p w14:paraId="7FA9DFD5" w14:textId="65673C14" w:rsidR="008E14CB" w:rsidRPr="00921F4F" w:rsidRDefault="008E14CB" w:rsidP="00921F4F">
      <w:pPr>
        <w:pStyle w:val="PolicyBodyText"/>
      </w:pPr>
      <w:r w:rsidRPr="00921F4F">
        <w:t>At no point will a student’s Social Security Number or student identification number be considered directory information. The district shall not, in accordance with state law, disclose personal information for the purpose of enforcement of federal immigration laws.</w:t>
      </w:r>
    </w:p>
    <w:p w14:paraId="32FCDA6D" w14:textId="77777777" w:rsidR="008E14CB" w:rsidRPr="00921F4F" w:rsidRDefault="008E14CB" w:rsidP="00921F4F">
      <w:pPr>
        <w:pStyle w:val="PolicyBodyText"/>
      </w:pPr>
    </w:p>
    <w:p w14:paraId="653B1565" w14:textId="23A356A9" w:rsidR="00FA4F04" w:rsidRDefault="008E14CB" w:rsidP="00B95E99">
      <w:pPr>
        <w:pStyle w:val="PolicyBodyText"/>
      </w:pPr>
      <w:r w:rsidRPr="00921F4F">
        <w:t>END OF POLICY</w:t>
      </w:r>
    </w:p>
    <w:p w14:paraId="59F2216C" w14:textId="77777777" w:rsidR="00B95E99" w:rsidRDefault="00B95E99" w:rsidP="00B95E99">
      <w:pPr>
        <w:pStyle w:val="PolicyLine"/>
      </w:pPr>
    </w:p>
    <w:p w14:paraId="3E05874C" w14:textId="77777777" w:rsidR="00B95E99" w:rsidRPr="00BA3B12" w:rsidRDefault="00B95E99" w:rsidP="00B95E99">
      <w:pPr>
        <w:pStyle w:val="PolicyReferencesHeading"/>
      </w:pPr>
      <w:r w:rsidRPr="00BA3B12">
        <w:t>Legal Reference(s):</w:t>
      </w:r>
    </w:p>
    <w:p w14:paraId="75245269" w14:textId="77777777" w:rsidR="00B95E99" w:rsidRPr="00BA3B12" w:rsidRDefault="00B95E99" w:rsidP="00B95E99">
      <w:pPr>
        <w:pStyle w:val="PolicyReferences"/>
      </w:pPr>
    </w:p>
    <w:p w14:paraId="1BF68E09" w14:textId="77777777" w:rsidR="00B95E99" w:rsidRDefault="00B95E99" w:rsidP="00B95E99">
      <w:pPr>
        <w:pStyle w:val="PolicyReferences"/>
        <w:rPr>
          <w:rStyle w:val="SYSHYPERTEXT"/>
        </w:rPr>
        <w:sectPr w:rsidR="00B95E99" w:rsidSect="0051750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pPr>
      <w:bookmarkStart w:id="3" w:name="Laws"/>
      <w:bookmarkStart w:id="4" w:name="ORS"/>
      <w:bookmarkEnd w:id="3"/>
      <w:bookmarkEnd w:id="4"/>
    </w:p>
    <w:p w14:paraId="303059B4" w14:textId="77777777" w:rsidR="00B95E99" w:rsidRPr="00BA3B12" w:rsidRDefault="00B95E99" w:rsidP="00B95E99">
      <w:pPr>
        <w:pStyle w:val="PolicyReferences"/>
      </w:pPr>
      <w:hyperlink r:id="rId14" w:history="1">
        <w:r w:rsidRPr="00BA3B12">
          <w:rPr>
            <w:rStyle w:val="Hyperlink"/>
          </w:rPr>
          <w:t>ORS  30</w:t>
        </w:r>
      </w:hyperlink>
      <w:r w:rsidRPr="00BA3B12">
        <w:t>.864</w:t>
      </w:r>
    </w:p>
    <w:p w14:paraId="49EE08AF" w14:textId="77777777" w:rsidR="00B95E99" w:rsidRPr="00BA3B12" w:rsidRDefault="00B95E99" w:rsidP="00B95E99">
      <w:pPr>
        <w:pStyle w:val="PolicyReferences"/>
      </w:pPr>
      <w:hyperlink r:id="rId15" w:history="1">
        <w:r w:rsidRPr="00BA3B12">
          <w:rPr>
            <w:rStyle w:val="Hyperlink"/>
          </w:rPr>
          <w:t>ORS 107</w:t>
        </w:r>
      </w:hyperlink>
      <w:r w:rsidRPr="00BA3B12">
        <w:t>.154</w:t>
      </w:r>
    </w:p>
    <w:p w14:paraId="4BD0078D" w14:textId="77777777" w:rsidR="00B95E99" w:rsidRPr="00BA3B12" w:rsidRDefault="00B95E99" w:rsidP="00B95E99">
      <w:pPr>
        <w:pStyle w:val="PolicyReferences"/>
      </w:pPr>
      <w:hyperlink r:id="rId16" w:history="1">
        <w:r w:rsidRPr="00BA3B12">
          <w:rPr>
            <w:rStyle w:val="Hyperlink"/>
          </w:rPr>
          <w:t>ORS 180</w:t>
        </w:r>
      </w:hyperlink>
      <w:r w:rsidRPr="00BA3B12">
        <w:t>.805</w:t>
      </w:r>
    </w:p>
    <w:p w14:paraId="06BE8E3C" w14:textId="77777777" w:rsidR="00B95E99" w:rsidRPr="00BA3B12" w:rsidRDefault="00B95E99" w:rsidP="00B95E99">
      <w:pPr>
        <w:pStyle w:val="PolicyReferences"/>
      </w:pPr>
      <w:hyperlink r:id="rId17" w:history="1">
        <w:r w:rsidRPr="00BA3B12">
          <w:rPr>
            <w:rStyle w:val="Hyperlink"/>
          </w:rPr>
          <w:t>ORS 326</w:t>
        </w:r>
      </w:hyperlink>
      <w:r w:rsidRPr="00BA3B12">
        <w:t>.565</w:t>
      </w:r>
    </w:p>
    <w:p w14:paraId="57633763" w14:textId="77777777" w:rsidR="00B95E99" w:rsidRPr="00BA3B12" w:rsidRDefault="00B95E99" w:rsidP="00B95E99">
      <w:pPr>
        <w:pStyle w:val="PolicyReferences"/>
      </w:pPr>
      <w:hyperlink r:id="rId18" w:history="1">
        <w:r w:rsidRPr="00BA3B12">
          <w:rPr>
            <w:rStyle w:val="Hyperlink"/>
          </w:rPr>
          <w:t>ORS 326</w:t>
        </w:r>
      </w:hyperlink>
      <w:r w:rsidRPr="00BA3B12">
        <w:t>.575</w:t>
      </w:r>
    </w:p>
    <w:p w14:paraId="1450B586" w14:textId="77777777" w:rsidR="00B95E99" w:rsidRPr="00BA3B12" w:rsidRDefault="00B95E99" w:rsidP="00B95E99">
      <w:pPr>
        <w:pStyle w:val="PolicyReferences"/>
      </w:pPr>
      <w:hyperlink r:id="rId19" w:history="1">
        <w:r w:rsidRPr="00BA3B12">
          <w:rPr>
            <w:rStyle w:val="Hyperlink"/>
          </w:rPr>
          <w:t>ORS 336</w:t>
        </w:r>
      </w:hyperlink>
      <w:r w:rsidRPr="00BA3B12">
        <w:t>.187</w:t>
      </w:r>
    </w:p>
    <w:bookmarkStart w:id="5" w:name="OAR"/>
    <w:bookmarkEnd w:id="5"/>
    <w:p w14:paraId="77508003" w14:textId="77777777" w:rsidR="00B95E99" w:rsidRPr="00BA3B12" w:rsidRDefault="00B95E99" w:rsidP="00B95E99">
      <w:pPr>
        <w:pStyle w:val="PolicyReferences"/>
      </w:pPr>
      <w:r w:rsidRPr="00BA3B12">
        <w:fldChar w:fldCharType="begin"/>
      </w:r>
      <w:r w:rsidRPr="00BA3B12">
        <w:instrText xml:space="preserve"> HYPERLINK "http://policy.osba.org/orsredir.asp?ors=oar-581" </w:instrText>
      </w:r>
      <w:r w:rsidRPr="00BA3B12">
        <w:fldChar w:fldCharType="separate"/>
      </w:r>
      <w:r w:rsidRPr="00BA3B12">
        <w:rPr>
          <w:rStyle w:val="Hyperlink"/>
        </w:rPr>
        <w:t>OAR 581</w:t>
      </w:r>
      <w:r w:rsidRPr="00BA3B12">
        <w:fldChar w:fldCharType="end"/>
      </w:r>
      <w:r w:rsidRPr="00BA3B12">
        <w:t>-021-0220 - 021-0430</w:t>
      </w:r>
    </w:p>
    <w:p w14:paraId="664BE4FB" w14:textId="77777777" w:rsidR="00B95E99" w:rsidRPr="00BA3B12" w:rsidRDefault="00B95E99" w:rsidP="00B95E99">
      <w:pPr>
        <w:pStyle w:val="PolicyReferences"/>
      </w:pPr>
      <w:hyperlink r:id="rId20" w:history="1">
        <w:r w:rsidRPr="00BA3B12">
          <w:rPr>
            <w:rStyle w:val="Hyperlink"/>
          </w:rPr>
          <w:t>OAR 581</w:t>
        </w:r>
      </w:hyperlink>
      <w:r w:rsidRPr="00BA3B12">
        <w:t>-022-2060</w:t>
      </w:r>
    </w:p>
    <w:p w14:paraId="5CB3A810" w14:textId="77777777" w:rsidR="00B95E99" w:rsidRDefault="00B95E99" w:rsidP="00B95E99">
      <w:pPr>
        <w:pStyle w:val="PolicyReferences"/>
        <w:sectPr w:rsidR="00B95E99" w:rsidSect="00B95E99">
          <w:type w:val="continuous"/>
          <w:pgSz w:w="12240" w:h="15840" w:code="1"/>
          <w:pgMar w:top="936" w:right="720" w:bottom="720" w:left="1224" w:header="432" w:footer="720" w:gutter="0"/>
          <w:cols w:num="3" w:space="360"/>
          <w:docGrid w:linePitch="360"/>
        </w:sectPr>
      </w:pPr>
    </w:p>
    <w:p w14:paraId="6F80F0A4" w14:textId="77777777" w:rsidR="00B95E99" w:rsidRPr="00BA3B12" w:rsidRDefault="00B95E99" w:rsidP="00B95E99">
      <w:pPr>
        <w:pStyle w:val="PolicyReferences"/>
      </w:pPr>
    </w:p>
    <w:p w14:paraId="409CBD56" w14:textId="77777777" w:rsidR="00B95E99" w:rsidRPr="00BA3B12" w:rsidRDefault="00B95E99" w:rsidP="00B95E99">
      <w:pPr>
        <w:pStyle w:val="PolicyReferences"/>
      </w:pPr>
      <w:r w:rsidRPr="00BA3B12">
        <w:t>Individuals with Disabilities Education Act (IDEA), 20 U.S.C. §§ 1400-1419 (2024).</w:t>
      </w:r>
    </w:p>
    <w:p w14:paraId="58186C86" w14:textId="77777777" w:rsidR="00B95E99" w:rsidRPr="00BA3B12" w:rsidRDefault="00B95E99" w:rsidP="00B95E99">
      <w:pPr>
        <w:pStyle w:val="PolicyReferences"/>
      </w:pPr>
      <w:r w:rsidRPr="00BA3B12">
        <w:t>Family Educational Rights and Privacy Act of 1974, 20 U.S.C. § 1232g (2024); Family Educational Rights and Privacy, 34 C.F.R. Part 99 (2025).</w:t>
      </w:r>
    </w:p>
    <w:p w14:paraId="3C083A2E" w14:textId="77777777" w:rsidR="00B95E99" w:rsidRPr="00BA3B12" w:rsidRDefault="00B95E99" w:rsidP="00B95E99">
      <w:pPr>
        <w:pStyle w:val="PolicyReferences"/>
        <w:rPr>
          <w:del w:id="6" w:author="OSBA" w:date="2025-09-12T17:12:00Z" w16du:dateUtc="2025-09-13T00:12:00Z"/>
        </w:rPr>
      </w:pPr>
      <w:r w:rsidRPr="00BA3B12">
        <w:t>Every Student Succeeds Act, 20 U.S.C. § 7908 (2024).</w:t>
      </w:r>
      <w:bookmarkStart w:id="7" w:name="LawsEnd"/>
      <w:bookmarkEnd w:id="7"/>
    </w:p>
    <w:p w14:paraId="4636C3E2" w14:textId="77777777" w:rsidR="00B95E99" w:rsidRPr="00B95E99" w:rsidRDefault="00B95E99" w:rsidP="00B95E99">
      <w:pPr>
        <w:rPr>
          <w:del w:id="8" w:author="OSBA" w:date="2025-09-12T17:12:00Z" w16du:dateUtc="2025-09-13T00:12:00Z"/>
        </w:rPr>
      </w:pPr>
    </w:p>
    <w:p w14:paraId="679A8259" w14:textId="7B0A6147" w:rsidR="0062211C" w:rsidRPr="0062211C" w:rsidRDefault="0062211C" w:rsidP="008E0CDD">
      <w:pPr>
        <w:pStyle w:val="PolicyReferences"/>
      </w:pPr>
    </w:p>
    <w:sectPr w:rsidR="0062211C" w:rsidRPr="0062211C" w:rsidSect="0051750D">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47EC7" w14:textId="77777777" w:rsidR="001D5049" w:rsidRDefault="001D5049" w:rsidP="00FC3907">
      <w:r>
        <w:separator/>
      </w:r>
    </w:p>
  </w:endnote>
  <w:endnote w:type="continuationSeparator" w:id="0">
    <w:p w14:paraId="7CE1F174" w14:textId="77777777" w:rsidR="001D5049" w:rsidRDefault="001D5049"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63986" w14:textId="77777777" w:rsidR="00FA4F04" w:rsidRDefault="00FA4F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FA4F04" w:rsidRPr="00C4419B" w14:paraId="42CB6633" w14:textId="77777777" w:rsidTr="004616AD">
      <w:tc>
        <w:tcPr>
          <w:tcW w:w="2340" w:type="dxa"/>
        </w:tcPr>
        <w:p w14:paraId="551CD29A" w14:textId="4669D6EE" w:rsidR="00FA4F04" w:rsidRPr="00C4419B" w:rsidRDefault="00FA4F04" w:rsidP="004616AD">
          <w:pPr>
            <w:pStyle w:val="Footer"/>
            <w:rPr>
              <w:noProof/>
              <w:sz w:val="20"/>
            </w:rPr>
          </w:pPr>
        </w:p>
      </w:tc>
      <w:tc>
        <w:tcPr>
          <w:tcW w:w="7956" w:type="dxa"/>
        </w:tcPr>
        <w:p w14:paraId="7B0EB613" w14:textId="77777777" w:rsidR="00B95E99" w:rsidRDefault="00B95E99" w:rsidP="004616AD">
          <w:pPr>
            <w:pStyle w:val="Footer"/>
            <w:jc w:val="right"/>
          </w:pPr>
          <w:r>
            <w:t>Directory Information** – JOA</w:t>
          </w:r>
        </w:p>
        <w:p w14:paraId="1794CEBA" w14:textId="734361E0" w:rsidR="00FA4F04" w:rsidRPr="00C4419B" w:rsidRDefault="00FA4F04" w:rsidP="004616AD">
          <w:pPr>
            <w:pStyle w:val="Footer"/>
            <w:jc w:val="right"/>
            <w:rPr>
              <w:sz w:val="20"/>
            </w:rPr>
          </w:pPr>
          <w:r w:rsidRPr="00C4419B">
            <w:rPr>
              <w:bCs/>
              <w:noProof/>
            </w:rPr>
            <w:fldChar w:fldCharType="begin"/>
          </w:r>
          <w:r w:rsidRPr="00C4419B">
            <w:rPr>
              <w:bCs/>
              <w:noProof/>
            </w:rPr>
            <w:instrText xml:space="preserve"> PAGE  \* Arabic  \* MERGEFORMAT </w:instrText>
          </w:r>
          <w:r w:rsidRPr="00C4419B">
            <w:rPr>
              <w:bCs/>
              <w:noProof/>
            </w:rPr>
            <w:fldChar w:fldCharType="separate"/>
          </w:r>
          <w:r w:rsidRPr="00C4419B">
            <w:rPr>
              <w:bCs/>
              <w:noProof/>
            </w:rPr>
            <w:t>1</w:t>
          </w:r>
          <w:r w:rsidRPr="00C4419B">
            <w:rPr>
              <w:bCs/>
              <w:noProof/>
            </w:rPr>
            <w:fldChar w:fldCharType="end"/>
          </w:r>
          <w:r w:rsidRPr="00C4419B">
            <w:rPr>
              <w:noProof/>
            </w:rPr>
            <w:t>-</w:t>
          </w:r>
          <w:r w:rsidRPr="00C4419B">
            <w:rPr>
              <w:bCs/>
              <w:noProof/>
            </w:rPr>
            <w:fldChar w:fldCharType="begin"/>
          </w:r>
          <w:r w:rsidRPr="00C4419B">
            <w:rPr>
              <w:bCs/>
              <w:noProof/>
            </w:rPr>
            <w:instrText xml:space="preserve"> NUMPAGES  \* Arabic  \* MERGEFORMAT </w:instrText>
          </w:r>
          <w:r w:rsidRPr="00C4419B">
            <w:rPr>
              <w:bCs/>
              <w:noProof/>
            </w:rPr>
            <w:fldChar w:fldCharType="separate"/>
          </w:r>
          <w:r w:rsidRPr="00C4419B">
            <w:rPr>
              <w:bCs/>
              <w:noProof/>
            </w:rPr>
            <w:t>1</w:t>
          </w:r>
          <w:r w:rsidRPr="00C4419B">
            <w:rPr>
              <w:bCs/>
              <w:noProof/>
            </w:rPr>
            <w:fldChar w:fldCharType="end"/>
          </w:r>
        </w:p>
      </w:tc>
    </w:tr>
  </w:tbl>
  <w:p w14:paraId="101C87F3" w14:textId="77777777" w:rsidR="00FA4F04" w:rsidRPr="00C4419B" w:rsidRDefault="00FA4F04"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85E3DF" w14:textId="77777777" w:rsidR="00FA4F04" w:rsidRDefault="00FA4F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56F87E" w14:textId="77777777" w:rsidR="001D5049" w:rsidRDefault="001D5049" w:rsidP="00FC3907">
      <w:r>
        <w:separator/>
      </w:r>
    </w:p>
  </w:footnote>
  <w:footnote w:type="continuationSeparator" w:id="0">
    <w:p w14:paraId="6E158574" w14:textId="77777777" w:rsidR="001D5049" w:rsidRDefault="001D5049"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346F7" w14:textId="77777777" w:rsidR="00FA4F04" w:rsidRPr="00424611" w:rsidRDefault="00FA4F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38B041" w14:textId="77777777" w:rsidR="00FA4F04" w:rsidRDefault="00FA4F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E44CF" w14:textId="77777777" w:rsidR="00FA4F04" w:rsidRDefault="00FA4F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299649901">
    <w:abstractNumId w:val="7"/>
  </w:num>
  <w:num w:numId="2" w16cid:durableId="692536479">
    <w:abstractNumId w:val="4"/>
  </w:num>
  <w:num w:numId="3" w16cid:durableId="1260138715">
    <w:abstractNumId w:val="4"/>
  </w:num>
  <w:num w:numId="4" w16cid:durableId="808942547">
    <w:abstractNumId w:val="3"/>
  </w:num>
  <w:num w:numId="5" w16cid:durableId="1782602530">
    <w:abstractNumId w:val="3"/>
  </w:num>
  <w:num w:numId="6" w16cid:durableId="1854805393">
    <w:abstractNumId w:val="2"/>
  </w:num>
  <w:num w:numId="7" w16cid:durableId="1652246497">
    <w:abstractNumId w:val="2"/>
  </w:num>
  <w:num w:numId="8" w16cid:durableId="2108429901">
    <w:abstractNumId w:val="1"/>
  </w:num>
  <w:num w:numId="9" w16cid:durableId="530336112">
    <w:abstractNumId w:val="1"/>
  </w:num>
  <w:num w:numId="10" w16cid:durableId="1485660670">
    <w:abstractNumId w:val="0"/>
  </w:num>
  <w:num w:numId="11" w16cid:durableId="1346446340">
    <w:abstractNumId w:val="0"/>
  </w:num>
  <w:num w:numId="12" w16cid:durableId="769087304">
    <w:abstractNumId w:val="6"/>
  </w:num>
  <w:num w:numId="13" w16cid:durableId="2125077485">
    <w:abstractNumId w:val="9"/>
  </w:num>
  <w:num w:numId="14" w16cid:durableId="1891307705">
    <w:abstractNumId w:val="8"/>
  </w:num>
  <w:num w:numId="15" w16cid:durableId="128562438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GrammaticalErrors/>
  <w:proofState w:spelling="clean" w:grammar="clean"/>
  <w:doNotTrackFormatting/>
  <w:defaultTabStop w:val="720"/>
  <w:clickAndTypeStyle w:val="PolicyTitleBox"/>
  <w:characterSpacingControl w:val="doNotCompress"/>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62026"/>
    <w:rsid w:val="0007087A"/>
    <w:rsid w:val="00074380"/>
    <w:rsid w:val="00083481"/>
    <w:rsid w:val="00093AF4"/>
    <w:rsid w:val="00093EC6"/>
    <w:rsid w:val="00095F9B"/>
    <w:rsid w:val="00096B9C"/>
    <w:rsid w:val="000A1021"/>
    <w:rsid w:val="000A132A"/>
    <w:rsid w:val="000A2FE8"/>
    <w:rsid w:val="000A6A9E"/>
    <w:rsid w:val="000B092A"/>
    <w:rsid w:val="000B75D8"/>
    <w:rsid w:val="000D0A14"/>
    <w:rsid w:val="000D0F3B"/>
    <w:rsid w:val="000D522B"/>
    <w:rsid w:val="000E498A"/>
    <w:rsid w:val="000F261A"/>
    <w:rsid w:val="000F30CA"/>
    <w:rsid w:val="000F710F"/>
    <w:rsid w:val="000F7910"/>
    <w:rsid w:val="00123136"/>
    <w:rsid w:val="00125E1F"/>
    <w:rsid w:val="00131C84"/>
    <w:rsid w:val="00137065"/>
    <w:rsid w:val="001479B1"/>
    <w:rsid w:val="00151EC6"/>
    <w:rsid w:val="00155857"/>
    <w:rsid w:val="00156EA7"/>
    <w:rsid w:val="0018025F"/>
    <w:rsid w:val="00197DEC"/>
    <w:rsid w:val="001A5BBB"/>
    <w:rsid w:val="001C1D43"/>
    <w:rsid w:val="001C3978"/>
    <w:rsid w:val="001C5C15"/>
    <w:rsid w:val="001D1BA0"/>
    <w:rsid w:val="001D22D8"/>
    <w:rsid w:val="001D5049"/>
    <w:rsid w:val="001E1260"/>
    <w:rsid w:val="001E7AE7"/>
    <w:rsid w:val="001F4D2D"/>
    <w:rsid w:val="001F6383"/>
    <w:rsid w:val="0021369D"/>
    <w:rsid w:val="00217190"/>
    <w:rsid w:val="00224022"/>
    <w:rsid w:val="00246025"/>
    <w:rsid w:val="00255D14"/>
    <w:rsid w:val="0028031C"/>
    <w:rsid w:val="00280B93"/>
    <w:rsid w:val="002821D2"/>
    <w:rsid w:val="00284A5E"/>
    <w:rsid w:val="00286D2D"/>
    <w:rsid w:val="002A7657"/>
    <w:rsid w:val="002C77C7"/>
    <w:rsid w:val="002E5A39"/>
    <w:rsid w:val="002F4D33"/>
    <w:rsid w:val="002F7C67"/>
    <w:rsid w:val="00305489"/>
    <w:rsid w:val="00306B03"/>
    <w:rsid w:val="00311B2D"/>
    <w:rsid w:val="0031582A"/>
    <w:rsid w:val="003233D7"/>
    <w:rsid w:val="003234E0"/>
    <w:rsid w:val="00346329"/>
    <w:rsid w:val="00354BAF"/>
    <w:rsid w:val="00355C5E"/>
    <w:rsid w:val="00363573"/>
    <w:rsid w:val="00363AE7"/>
    <w:rsid w:val="00367B06"/>
    <w:rsid w:val="003804C0"/>
    <w:rsid w:val="00385E10"/>
    <w:rsid w:val="003915B0"/>
    <w:rsid w:val="003B3329"/>
    <w:rsid w:val="003E6E0C"/>
    <w:rsid w:val="003F7B66"/>
    <w:rsid w:val="00410C97"/>
    <w:rsid w:val="00415660"/>
    <w:rsid w:val="00415A69"/>
    <w:rsid w:val="00424611"/>
    <w:rsid w:val="004347FA"/>
    <w:rsid w:val="00440997"/>
    <w:rsid w:val="00442BF9"/>
    <w:rsid w:val="00443C38"/>
    <w:rsid w:val="00453EF5"/>
    <w:rsid w:val="00455739"/>
    <w:rsid w:val="00455CA2"/>
    <w:rsid w:val="00456577"/>
    <w:rsid w:val="00472B26"/>
    <w:rsid w:val="004804C0"/>
    <w:rsid w:val="00484B66"/>
    <w:rsid w:val="00490A75"/>
    <w:rsid w:val="0049277F"/>
    <w:rsid w:val="00494174"/>
    <w:rsid w:val="004C1EE4"/>
    <w:rsid w:val="004C2F7D"/>
    <w:rsid w:val="004E3582"/>
    <w:rsid w:val="004E36B4"/>
    <w:rsid w:val="004E3E60"/>
    <w:rsid w:val="004E68E7"/>
    <w:rsid w:val="004F53EB"/>
    <w:rsid w:val="005017C8"/>
    <w:rsid w:val="005130E3"/>
    <w:rsid w:val="0051750D"/>
    <w:rsid w:val="00524F11"/>
    <w:rsid w:val="005302F1"/>
    <w:rsid w:val="005342BD"/>
    <w:rsid w:val="00536354"/>
    <w:rsid w:val="00543474"/>
    <w:rsid w:val="00557E6B"/>
    <w:rsid w:val="00566860"/>
    <w:rsid w:val="00573A5C"/>
    <w:rsid w:val="00594050"/>
    <w:rsid w:val="005A0239"/>
    <w:rsid w:val="005A0A48"/>
    <w:rsid w:val="005A4EEB"/>
    <w:rsid w:val="005A6BFA"/>
    <w:rsid w:val="005C1564"/>
    <w:rsid w:val="005E06B3"/>
    <w:rsid w:val="005E3F0A"/>
    <w:rsid w:val="005F3316"/>
    <w:rsid w:val="00602377"/>
    <w:rsid w:val="0060463A"/>
    <w:rsid w:val="0061507F"/>
    <w:rsid w:val="0061672C"/>
    <w:rsid w:val="00620A00"/>
    <w:rsid w:val="00621D2B"/>
    <w:rsid w:val="0062211C"/>
    <w:rsid w:val="00625D7F"/>
    <w:rsid w:val="0062603D"/>
    <w:rsid w:val="00630C92"/>
    <w:rsid w:val="00634B0E"/>
    <w:rsid w:val="00645006"/>
    <w:rsid w:val="00660AC5"/>
    <w:rsid w:val="00662AE6"/>
    <w:rsid w:val="00662E7C"/>
    <w:rsid w:val="006705C2"/>
    <w:rsid w:val="006728D3"/>
    <w:rsid w:val="00684386"/>
    <w:rsid w:val="00685AAF"/>
    <w:rsid w:val="00695030"/>
    <w:rsid w:val="00695431"/>
    <w:rsid w:val="0069687A"/>
    <w:rsid w:val="006A0245"/>
    <w:rsid w:val="006B088B"/>
    <w:rsid w:val="006D53F7"/>
    <w:rsid w:val="006E1177"/>
    <w:rsid w:val="006E544D"/>
    <w:rsid w:val="006E5941"/>
    <w:rsid w:val="006E71CD"/>
    <w:rsid w:val="00700E92"/>
    <w:rsid w:val="00711ED6"/>
    <w:rsid w:val="00730B1C"/>
    <w:rsid w:val="0073390E"/>
    <w:rsid w:val="00734CF6"/>
    <w:rsid w:val="00737933"/>
    <w:rsid w:val="007405D2"/>
    <w:rsid w:val="007443E2"/>
    <w:rsid w:val="007519A6"/>
    <w:rsid w:val="00752B2D"/>
    <w:rsid w:val="00754B98"/>
    <w:rsid w:val="00763A99"/>
    <w:rsid w:val="007809BA"/>
    <w:rsid w:val="00782930"/>
    <w:rsid w:val="00784DE2"/>
    <w:rsid w:val="007931CF"/>
    <w:rsid w:val="007A0E9B"/>
    <w:rsid w:val="007A3694"/>
    <w:rsid w:val="007A7F92"/>
    <w:rsid w:val="007B228A"/>
    <w:rsid w:val="007B384B"/>
    <w:rsid w:val="007D02D3"/>
    <w:rsid w:val="007E3300"/>
    <w:rsid w:val="007E4701"/>
    <w:rsid w:val="007F0455"/>
    <w:rsid w:val="008073B2"/>
    <w:rsid w:val="008152CF"/>
    <w:rsid w:val="008155C5"/>
    <w:rsid w:val="00823108"/>
    <w:rsid w:val="00824B84"/>
    <w:rsid w:val="00830ED8"/>
    <w:rsid w:val="00835AD6"/>
    <w:rsid w:val="00844CD8"/>
    <w:rsid w:val="00850A44"/>
    <w:rsid w:val="00870BED"/>
    <w:rsid w:val="00873EA9"/>
    <w:rsid w:val="00882C0D"/>
    <w:rsid w:val="00890313"/>
    <w:rsid w:val="008A156E"/>
    <w:rsid w:val="008A2D8F"/>
    <w:rsid w:val="008A3BAF"/>
    <w:rsid w:val="008B0925"/>
    <w:rsid w:val="008B6FAC"/>
    <w:rsid w:val="008B730B"/>
    <w:rsid w:val="008D006A"/>
    <w:rsid w:val="008D1417"/>
    <w:rsid w:val="008D661A"/>
    <w:rsid w:val="008D663E"/>
    <w:rsid w:val="008E0CDD"/>
    <w:rsid w:val="008E14CB"/>
    <w:rsid w:val="008E1CAE"/>
    <w:rsid w:val="008F4D57"/>
    <w:rsid w:val="00907FA5"/>
    <w:rsid w:val="00912BAC"/>
    <w:rsid w:val="00915161"/>
    <w:rsid w:val="00915954"/>
    <w:rsid w:val="00921F4F"/>
    <w:rsid w:val="00923DFB"/>
    <w:rsid w:val="009317A1"/>
    <w:rsid w:val="0093606F"/>
    <w:rsid w:val="00940475"/>
    <w:rsid w:val="00940E79"/>
    <w:rsid w:val="00941EC6"/>
    <w:rsid w:val="0094293F"/>
    <w:rsid w:val="009510E8"/>
    <w:rsid w:val="009510FB"/>
    <w:rsid w:val="00963266"/>
    <w:rsid w:val="00972985"/>
    <w:rsid w:val="00976D56"/>
    <w:rsid w:val="00976F42"/>
    <w:rsid w:val="00977D62"/>
    <w:rsid w:val="009816CA"/>
    <w:rsid w:val="00982B4E"/>
    <w:rsid w:val="009854C4"/>
    <w:rsid w:val="009A42F6"/>
    <w:rsid w:val="009B1678"/>
    <w:rsid w:val="009C48F2"/>
    <w:rsid w:val="009C4D2A"/>
    <w:rsid w:val="009D427B"/>
    <w:rsid w:val="009D6C26"/>
    <w:rsid w:val="009E224D"/>
    <w:rsid w:val="009F2011"/>
    <w:rsid w:val="009F24C0"/>
    <w:rsid w:val="009F36A1"/>
    <w:rsid w:val="009F4F41"/>
    <w:rsid w:val="009F694C"/>
    <w:rsid w:val="009F7274"/>
    <w:rsid w:val="00A15392"/>
    <w:rsid w:val="00A20986"/>
    <w:rsid w:val="00A268EF"/>
    <w:rsid w:val="00A312B5"/>
    <w:rsid w:val="00A61DAA"/>
    <w:rsid w:val="00A7204A"/>
    <w:rsid w:val="00A82C34"/>
    <w:rsid w:val="00A86169"/>
    <w:rsid w:val="00A86914"/>
    <w:rsid w:val="00A967F8"/>
    <w:rsid w:val="00AC36CE"/>
    <w:rsid w:val="00AC3EDD"/>
    <w:rsid w:val="00AC5141"/>
    <w:rsid w:val="00AC6972"/>
    <w:rsid w:val="00AC7125"/>
    <w:rsid w:val="00AE1154"/>
    <w:rsid w:val="00AE6E05"/>
    <w:rsid w:val="00AF3E4D"/>
    <w:rsid w:val="00AF6F27"/>
    <w:rsid w:val="00B01ACE"/>
    <w:rsid w:val="00B04433"/>
    <w:rsid w:val="00B21FF7"/>
    <w:rsid w:val="00B239E5"/>
    <w:rsid w:val="00B24778"/>
    <w:rsid w:val="00B31724"/>
    <w:rsid w:val="00B3442C"/>
    <w:rsid w:val="00B36427"/>
    <w:rsid w:val="00B4113F"/>
    <w:rsid w:val="00B44352"/>
    <w:rsid w:val="00B637AA"/>
    <w:rsid w:val="00B659D3"/>
    <w:rsid w:val="00B70CD3"/>
    <w:rsid w:val="00B740B0"/>
    <w:rsid w:val="00B76A55"/>
    <w:rsid w:val="00B80D66"/>
    <w:rsid w:val="00B862B0"/>
    <w:rsid w:val="00B91F34"/>
    <w:rsid w:val="00B93330"/>
    <w:rsid w:val="00B94A90"/>
    <w:rsid w:val="00B95E99"/>
    <w:rsid w:val="00BA02CC"/>
    <w:rsid w:val="00BA3B12"/>
    <w:rsid w:val="00BA54B2"/>
    <w:rsid w:val="00BA66C2"/>
    <w:rsid w:val="00BB2371"/>
    <w:rsid w:val="00BC6D2F"/>
    <w:rsid w:val="00BD65DF"/>
    <w:rsid w:val="00BE44C8"/>
    <w:rsid w:val="00BE450C"/>
    <w:rsid w:val="00BE5ECB"/>
    <w:rsid w:val="00BF1386"/>
    <w:rsid w:val="00C04F63"/>
    <w:rsid w:val="00C11E0F"/>
    <w:rsid w:val="00C21664"/>
    <w:rsid w:val="00C25368"/>
    <w:rsid w:val="00C33AB4"/>
    <w:rsid w:val="00C42489"/>
    <w:rsid w:val="00C430FD"/>
    <w:rsid w:val="00C4419B"/>
    <w:rsid w:val="00C71516"/>
    <w:rsid w:val="00C82AB8"/>
    <w:rsid w:val="00CB18D4"/>
    <w:rsid w:val="00CB5D00"/>
    <w:rsid w:val="00CC11B1"/>
    <w:rsid w:val="00CC2690"/>
    <w:rsid w:val="00CC507E"/>
    <w:rsid w:val="00CC7D46"/>
    <w:rsid w:val="00CD0010"/>
    <w:rsid w:val="00CE3549"/>
    <w:rsid w:val="00CE482D"/>
    <w:rsid w:val="00CF6EF5"/>
    <w:rsid w:val="00D00507"/>
    <w:rsid w:val="00D01C38"/>
    <w:rsid w:val="00D26083"/>
    <w:rsid w:val="00D33F63"/>
    <w:rsid w:val="00D37878"/>
    <w:rsid w:val="00D4493C"/>
    <w:rsid w:val="00D55ABF"/>
    <w:rsid w:val="00D65180"/>
    <w:rsid w:val="00D7233F"/>
    <w:rsid w:val="00D7490B"/>
    <w:rsid w:val="00D82C4F"/>
    <w:rsid w:val="00D85D37"/>
    <w:rsid w:val="00D87B51"/>
    <w:rsid w:val="00DC1F2D"/>
    <w:rsid w:val="00DE0C18"/>
    <w:rsid w:val="00DF0AE6"/>
    <w:rsid w:val="00DF464B"/>
    <w:rsid w:val="00DF7896"/>
    <w:rsid w:val="00E009DD"/>
    <w:rsid w:val="00E02E3B"/>
    <w:rsid w:val="00E07338"/>
    <w:rsid w:val="00E34F37"/>
    <w:rsid w:val="00E56759"/>
    <w:rsid w:val="00E60543"/>
    <w:rsid w:val="00E67AB7"/>
    <w:rsid w:val="00E70BB8"/>
    <w:rsid w:val="00E71A63"/>
    <w:rsid w:val="00E7263F"/>
    <w:rsid w:val="00E727A4"/>
    <w:rsid w:val="00E81F69"/>
    <w:rsid w:val="00E908E7"/>
    <w:rsid w:val="00E9130E"/>
    <w:rsid w:val="00EA05AE"/>
    <w:rsid w:val="00EA3062"/>
    <w:rsid w:val="00EC519B"/>
    <w:rsid w:val="00EE49D0"/>
    <w:rsid w:val="00EF2CC3"/>
    <w:rsid w:val="00EF573E"/>
    <w:rsid w:val="00F166D4"/>
    <w:rsid w:val="00F16CA1"/>
    <w:rsid w:val="00F2113C"/>
    <w:rsid w:val="00F45027"/>
    <w:rsid w:val="00F45D0D"/>
    <w:rsid w:val="00F64014"/>
    <w:rsid w:val="00F704CA"/>
    <w:rsid w:val="00F774CC"/>
    <w:rsid w:val="00F80E45"/>
    <w:rsid w:val="00F91523"/>
    <w:rsid w:val="00F94BBC"/>
    <w:rsid w:val="00FA481C"/>
    <w:rsid w:val="00FA4F04"/>
    <w:rsid w:val="00FA5DAE"/>
    <w:rsid w:val="00FB3011"/>
    <w:rsid w:val="00FB52F8"/>
    <w:rsid w:val="00FC3907"/>
    <w:rsid w:val="00FD60A2"/>
    <w:rsid w:val="00FF09F1"/>
    <w:rsid w:val="00FF1F35"/>
    <w:rsid w:val="00FF364A"/>
    <w:rsid w:val="00FF624E"/>
    <w:rsid w:val="00FF76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5E6D7A"/>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594050"/>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8E14CB"/>
    <w:rPr>
      <w:color w:val="0000FF"/>
      <w:u w:val="single"/>
    </w:rPr>
  </w:style>
  <w:style w:type="character" w:styleId="Hyperlink">
    <w:name w:val="Hyperlink"/>
    <w:basedOn w:val="DefaultParagraphFont"/>
    <w:uiPriority w:val="99"/>
    <w:unhideWhenUsed/>
    <w:rsid w:val="009C48F2"/>
    <w:rPr>
      <w:color w:val="0563C1" w:themeColor="hyperlink"/>
      <w:u w:val="single"/>
    </w:rPr>
  </w:style>
  <w:style w:type="paragraph" w:styleId="Revision">
    <w:name w:val="Revision"/>
    <w:hidden/>
    <w:uiPriority w:val="99"/>
    <w:semiHidden/>
    <w:rsid w:val="006D53F7"/>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rs-326"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326" TargetMode="External"/><Relationship Id="rId2" Type="http://schemas.openxmlformats.org/officeDocument/2006/relationships/numbering" Target="numbering.xml"/><Relationship Id="rId16" Type="http://schemas.openxmlformats.org/officeDocument/2006/relationships/hyperlink" Target="http://policy.osba.org/orsredir.asp?ors=ors-180" TargetMode="External"/><Relationship Id="rId20" Type="http://schemas.openxmlformats.org/officeDocument/2006/relationships/hyperlink" Target="http://policy.osba.org/orsredir.asp?ors=oar-58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107" TargetMode="External"/><Relationship Id="rId10" Type="http://schemas.openxmlformats.org/officeDocument/2006/relationships/footer" Target="footer1.xml"/><Relationship Id="rId19" Type="http://schemas.openxmlformats.org/officeDocument/2006/relationships/hyperlink" Target="http://policy.osba.org/orsredir.asp?ors=ors-336"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0"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F332E-F8FE-4C22-8B95-92ED6C132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543</Words>
  <Characters>3098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OSBA Policy</vt:lpstr>
    </vt:vector>
  </TitlesOfParts>
  <Company>OSBA</Company>
  <LinksUpToDate>false</LinksUpToDate>
  <CharactersWithSpaces>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JOA - Directory Information**</dc:title>
  <dc:subject>Clatskanie SD Board Policy</dc:subject>
  <dc:creator>Oregon School Boards Association</dc:creator>
  <cp:keywords/>
  <dc:description/>
  <cp:lastModifiedBy>CSD</cp:lastModifiedBy>
  <cp:revision>2</cp:revision>
  <dcterms:created xsi:type="dcterms:W3CDTF">2025-10-10T07:29:00Z</dcterms:created>
  <dcterms:modified xsi:type="dcterms:W3CDTF">2025-10-10T07:29:00Z</dcterms:modified>
</cp:coreProperties>
</file>